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09B" w:rsidRPr="0047799C" w:rsidRDefault="00A43C6B" w:rsidP="00AD321C">
      <w:pPr>
        <w:spacing w:afterLines="50" w:after="156"/>
        <w:jc w:val="center"/>
        <w:rPr>
          <w:rFonts w:ascii="黑体" w:eastAsia="黑体" w:hAnsi="黑体"/>
          <w:b/>
          <w:bCs/>
          <w:color w:val="0000FF"/>
          <w:sz w:val="28"/>
          <w:szCs w:val="28"/>
          <w:rPrChange w:id="0" w:author="Jiahu Hao" w:date="2023-06-14T16:47:00Z">
            <w:rPr>
              <w:rFonts w:eastAsia="仿宋"/>
              <w:b/>
              <w:bCs/>
              <w:sz w:val="28"/>
              <w:szCs w:val="28"/>
            </w:rPr>
          </w:rPrChange>
        </w:rPr>
      </w:pPr>
      <w:bookmarkStart w:id="1" w:name="_GoBack"/>
      <w:bookmarkEnd w:id="1"/>
      <w:r w:rsidRPr="0047799C">
        <w:rPr>
          <w:rFonts w:ascii="黑体" w:eastAsia="黑体" w:hAnsi="黑体" w:hint="eastAsia"/>
          <w:b/>
          <w:bCs/>
          <w:color w:val="0000FF"/>
          <w:sz w:val="28"/>
          <w:szCs w:val="28"/>
          <w:rPrChange w:id="2" w:author="Jiahu Hao" w:date="2023-06-14T16:47:00Z">
            <w:rPr>
              <w:rFonts w:eastAsia="仿宋" w:hint="eastAsia"/>
              <w:b/>
              <w:bCs/>
              <w:sz w:val="28"/>
              <w:szCs w:val="28"/>
            </w:rPr>
          </w:rPrChange>
        </w:rPr>
        <w:t>安徽医科大学教材编审选用小组备案表</w:t>
      </w:r>
    </w:p>
    <w:p w:rsidR="0058309B" w:rsidRDefault="00A43C6B" w:rsidP="00AD321C">
      <w:pPr>
        <w:spacing w:afterLines="35" w:after="109"/>
        <w:jc w:val="left"/>
        <w:rPr>
          <w:rFonts w:eastAsia="仿宋"/>
          <w:sz w:val="24"/>
          <w:u w:val="single"/>
        </w:rPr>
      </w:pPr>
      <w:r>
        <w:rPr>
          <w:rFonts w:eastAsia="仿宋"/>
          <w:sz w:val="24"/>
        </w:rPr>
        <w:t>组长所在学院（</w:t>
      </w:r>
      <w:r>
        <w:rPr>
          <w:rFonts w:eastAsia="仿宋" w:hint="eastAsia"/>
          <w:sz w:val="24"/>
        </w:rPr>
        <w:t>教学点、</w:t>
      </w:r>
      <w:r>
        <w:rPr>
          <w:rFonts w:eastAsia="仿宋"/>
          <w:sz w:val="24"/>
        </w:rPr>
        <w:t>医院、部门）：小组开始工作年月：</w:t>
      </w:r>
      <w:r w:rsidR="0047799C">
        <w:rPr>
          <w:rFonts w:eastAsia="仿宋" w:hint="eastAsia"/>
          <w:sz w:val="24"/>
        </w:rPr>
        <w:t xml:space="preserve">    </w:t>
      </w:r>
      <w:r>
        <w:rPr>
          <w:rFonts w:eastAsia="仿宋"/>
          <w:sz w:val="24"/>
        </w:rPr>
        <w:t>年</w:t>
      </w:r>
      <w:r w:rsidR="0047799C">
        <w:rPr>
          <w:rFonts w:eastAsia="仿宋" w:hint="eastAsia"/>
          <w:sz w:val="24"/>
        </w:rPr>
        <w:t xml:space="preserve">    </w:t>
      </w:r>
      <w:r>
        <w:rPr>
          <w:rFonts w:eastAsia="仿宋"/>
          <w:sz w:val="24"/>
        </w:rPr>
        <w:t>月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PrChange w:id="3" w:author="Jiahu Hao" w:date="2023-06-14T16:48:00Z">
          <w:tblPr>
            <w:tblW w:w="8522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</w:tblPrChange>
      </w:tblPr>
      <w:tblGrid>
        <w:gridCol w:w="2552"/>
        <w:gridCol w:w="1985"/>
        <w:gridCol w:w="2835"/>
        <w:gridCol w:w="1326"/>
        <w:tblGridChange w:id="4">
          <w:tblGrid>
            <w:gridCol w:w="2130"/>
            <w:gridCol w:w="2184"/>
            <w:gridCol w:w="2447"/>
            <w:gridCol w:w="1761"/>
          </w:tblGrid>
        </w:tblGridChange>
      </w:tblGrid>
      <w:tr w:rsidR="0058309B" w:rsidTr="0047799C">
        <w:trPr>
          <w:trHeight w:val="989"/>
          <w:jc w:val="center"/>
          <w:trPrChange w:id="5" w:author="Jiahu Hao" w:date="2023-06-14T16:48:00Z">
            <w:trPr>
              <w:trHeight w:val="989"/>
            </w:trPr>
          </w:trPrChange>
        </w:trPr>
        <w:tc>
          <w:tcPr>
            <w:tcW w:w="2552" w:type="dxa"/>
            <w:noWrap/>
            <w:vAlign w:val="center"/>
            <w:tcPrChange w:id="6" w:author="Jiahu Hao" w:date="2023-06-14T16:48:00Z">
              <w:tcPr>
                <w:tcW w:w="2130" w:type="dxa"/>
                <w:noWrap/>
                <w:vAlign w:val="center"/>
              </w:tcPr>
            </w:tcPrChange>
          </w:tcPr>
          <w:p w:rsidR="0058309B" w:rsidRDefault="00A43C6B">
            <w:pPr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课程名称</w:t>
            </w:r>
          </w:p>
          <w:p w:rsidR="0058309B" w:rsidRDefault="00A43C6B" w:rsidP="0047799C">
            <w:pPr>
              <w:jc w:val="center"/>
              <w:rPr>
                <w:rFonts w:eastAsia="仿宋"/>
                <w:sz w:val="28"/>
                <w:szCs w:val="28"/>
              </w:rPr>
            </w:pPr>
            <w:del w:id="7" w:author="Jiahu Hao" w:date="2023-06-14T16:43:00Z">
              <w:r w:rsidRPr="0047799C" w:rsidDel="0047799C">
                <w:rPr>
                  <w:rFonts w:eastAsia="仿宋"/>
                  <w:color w:val="0000FF"/>
                  <w:sz w:val="16"/>
                  <w:szCs w:val="16"/>
                  <w:rPrChange w:id="8" w:author="Jiahu Hao" w:date="2023-06-14T16:43:00Z">
                    <w:rPr>
                      <w:rFonts w:eastAsia="仿宋"/>
                      <w:sz w:val="16"/>
                      <w:szCs w:val="16"/>
                    </w:rPr>
                  </w:rPrChange>
                </w:rPr>
                <w:delText>(</w:delText>
              </w:r>
            </w:del>
            <w:ins w:id="9" w:author="Jiahu Hao" w:date="2023-06-14T16:43:00Z">
              <w:r w:rsidR="0047799C" w:rsidRPr="0047799C">
                <w:rPr>
                  <w:rFonts w:eastAsia="仿宋" w:hint="eastAsia"/>
                  <w:color w:val="0000FF"/>
                  <w:sz w:val="16"/>
                  <w:szCs w:val="16"/>
                  <w:rPrChange w:id="10" w:author="Jiahu Hao" w:date="2023-06-14T16:43:00Z">
                    <w:rPr>
                      <w:rFonts w:eastAsia="仿宋" w:hint="eastAsia"/>
                      <w:sz w:val="16"/>
                      <w:szCs w:val="16"/>
                    </w:rPr>
                  </w:rPrChange>
                </w:rPr>
                <w:t>（</w:t>
              </w:r>
            </w:ins>
            <w:r>
              <w:rPr>
                <w:rFonts w:eastAsia="仿宋"/>
                <w:sz w:val="16"/>
                <w:szCs w:val="16"/>
              </w:rPr>
              <w:t>多门课程依次用逗号隔开</w:t>
            </w:r>
            <w:ins w:id="11" w:author="Jiahu Hao" w:date="2023-06-14T16:43:00Z">
              <w:r w:rsidR="0047799C" w:rsidRPr="0047799C">
                <w:rPr>
                  <w:rFonts w:eastAsia="仿宋" w:hint="eastAsia"/>
                  <w:color w:val="0000FF"/>
                  <w:sz w:val="16"/>
                  <w:szCs w:val="16"/>
                  <w:rPrChange w:id="12" w:author="Jiahu Hao" w:date="2023-06-14T16:44:00Z">
                    <w:rPr>
                      <w:rFonts w:eastAsia="仿宋" w:hint="eastAsia"/>
                      <w:sz w:val="16"/>
                      <w:szCs w:val="16"/>
                    </w:rPr>
                  </w:rPrChange>
                </w:rPr>
                <w:t>）</w:t>
              </w:r>
            </w:ins>
            <w:del w:id="13" w:author="Jiahu Hao" w:date="2023-06-14T16:43:00Z">
              <w:r w:rsidDel="0047799C">
                <w:rPr>
                  <w:rFonts w:eastAsia="仿宋"/>
                  <w:sz w:val="16"/>
                  <w:szCs w:val="16"/>
                </w:rPr>
                <w:delText>)</w:delText>
              </w:r>
            </w:del>
          </w:p>
        </w:tc>
        <w:tc>
          <w:tcPr>
            <w:tcW w:w="1985" w:type="dxa"/>
            <w:noWrap/>
            <w:vAlign w:val="center"/>
            <w:tcPrChange w:id="14" w:author="Jiahu Hao" w:date="2023-06-14T16:48:00Z">
              <w:tcPr>
                <w:tcW w:w="2184" w:type="dxa"/>
                <w:noWrap/>
                <w:vAlign w:val="center"/>
              </w:tcPr>
            </w:tcPrChange>
          </w:tcPr>
          <w:p w:rsidR="0058309B" w:rsidRDefault="0058309B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835" w:type="dxa"/>
            <w:noWrap/>
            <w:vAlign w:val="center"/>
            <w:tcPrChange w:id="15" w:author="Jiahu Hao" w:date="2023-06-14T16:48:00Z">
              <w:tcPr>
                <w:tcW w:w="2447" w:type="dxa"/>
                <w:noWrap/>
                <w:vAlign w:val="center"/>
              </w:tcPr>
            </w:tcPrChange>
          </w:tcPr>
          <w:p w:rsidR="0047799C" w:rsidRDefault="00A43C6B">
            <w:pPr>
              <w:jc w:val="center"/>
              <w:rPr>
                <w:ins w:id="16" w:author="Jiahu Hao" w:date="2023-06-14T16:44:00Z"/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马工程、英文、法学课程</w:t>
            </w:r>
          </w:p>
          <w:p w:rsidR="0058309B" w:rsidRDefault="00A43C6B">
            <w:pPr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Cs w:val="21"/>
              </w:rPr>
              <w:t>（是</w:t>
            </w:r>
            <w:r>
              <w:rPr>
                <w:rFonts w:eastAsia="仿宋"/>
                <w:szCs w:val="21"/>
              </w:rPr>
              <w:t>/</w:t>
            </w:r>
            <w:r>
              <w:rPr>
                <w:rFonts w:eastAsia="仿宋"/>
                <w:szCs w:val="21"/>
              </w:rPr>
              <w:t>否）</w:t>
            </w:r>
          </w:p>
        </w:tc>
        <w:tc>
          <w:tcPr>
            <w:tcW w:w="1326" w:type="dxa"/>
            <w:noWrap/>
            <w:vAlign w:val="center"/>
            <w:tcPrChange w:id="17" w:author="Jiahu Hao" w:date="2023-06-14T16:48:00Z">
              <w:tcPr>
                <w:tcW w:w="1761" w:type="dxa"/>
                <w:noWrap/>
                <w:vAlign w:val="center"/>
              </w:tcPr>
            </w:tcPrChange>
          </w:tcPr>
          <w:p w:rsidR="0058309B" w:rsidRDefault="0058309B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58309B" w:rsidTr="0047799C">
        <w:trPr>
          <w:trHeight w:val="405"/>
          <w:jc w:val="center"/>
          <w:trPrChange w:id="18" w:author="Jiahu Hao" w:date="2023-06-14T16:48:00Z">
            <w:trPr>
              <w:trHeight w:val="405"/>
            </w:trPr>
          </w:trPrChange>
        </w:trPr>
        <w:tc>
          <w:tcPr>
            <w:tcW w:w="2552" w:type="dxa"/>
            <w:noWrap/>
            <w:vAlign w:val="center"/>
            <w:tcPrChange w:id="19" w:author="Jiahu Hao" w:date="2023-06-14T16:48:00Z">
              <w:tcPr>
                <w:tcW w:w="2130" w:type="dxa"/>
                <w:noWrap/>
                <w:vAlign w:val="center"/>
              </w:tcPr>
            </w:tcPrChange>
          </w:tcPr>
          <w:p w:rsidR="0058309B" w:rsidRDefault="00A43C6B">
            <w:pPr>
              <w:jc w:val="center"/>
              <w:rPr>
                <w:rFonts w:eastAsia="仿宋"/>
                <w:b/>
                <w:bCs/>
                <w:sz w:val="24"/>
              </w:rPr>
            </w:pPr>
            <w:r>
              <w:rPr>
                <w:rFonts w:eastAsia="仿宋"/>
                <w:b/>
                <w:bCs/>
                <w:sz w:val="24"/>
              </w:rPr>
              <w:t>角色</w:t>
            </w:r>
          </w:p>
        </w:tc>
        <w:tc>
          <w:tcPr>
            <w:tcW w:w="1985" w:type="dxa"/>
            <w:noWrap/>
            <w:vAlign w:val="center"/>
            <w:tcPrChange w:id="20" w:author="Jiahu Hao" w:date="2023-06-14T16:48:00Z">
              <w:tcPr>
                <w:tcW w:w="2184" w:type="dxa"/>
                <w:noWrap/>
                <w:vAlign w:val="center"/>
              </w:tcPr>
            </w:tcPrChange>
          </w:tcPr>
          <w:p w:rsidR="0058309B" w:rsidRDefault="00A43C6B">
            <w:pPr>
              <w:jc w:val="center"/>
              <w:rPr>
                <w:rFonts w:eastAsia="仿宋"/>
                <w:b/>
                <w:bCs/>
                <w:sz w:val="24"/>
              </w:rPr>
            </w:pPr>
            <w:r>
              <w:rPr>
                <w:rFonts w:eastAsia="仿宋"/>
                <w:b/>
                <w:bCs/>
                <w:sz w:val="24"/>
              </w:rPr>
              <w:t>姓</w:t>
            </w:r>
            <w:r>
              <w:rPr>
                <w:rFonts w:eastAsia="仿宋"/>
                <w:b/>
                <w:bCs/>
                <w:sz w:val="24"/>
              </w:rPr>
              <w:t xml:space="preserve">  </w:t>
            </w:r>
            <w:r>
              <w:rPr>
                <w:rFonts w:eastAsia="仿宋"/>
                <w:b/>
                <w:bCs/>
                <w:sz w:val="24"/>
              </w:rPr>
              <w:t>名</w:t>
            </w:r>
          </w:p>
        </w:tc>
        <w:tc>
          <w:tcPr>
            <w:tcW w:w="2835" w:type="dxa"/>
            <w:noWrap/>
            <w:vAlign w:val="center"/>
            <w:tcPrChange w:id="21" w:author="Jiahu Hao" w:date="2023-06-14T16:48:00Z">
              <w:tcPr>
                <w:tcW w:w="2447" w:type="dxa"/>
                <w:noWrap/>
                <w:vAlign w:val="center"/>
              </w:tcPr>
            </w:tcPrChange>
          </w:tcPr>
          <w:p w:rsidR="0058309B" w:rsidRDefault="00A43C6B">
            <w:pPr>
              <w:jc w:val="center"/>
              <w:rPr>
                <w:rFonts w:eastAsia="仿宋"/>
                <w:b/>
                <w:bCs/>
                <w:sz w:val="24"/>
              </w:rPr>
            </w:pPr>
            <w:r>
              <w:rPr>
                <w:rFonts w:eastAsia="仿宋"/>
                <w:b/>
                <w:bCs/>
                <w:sz w:val="24"/>
              </w:rPr>
              <w:t>所在学院</w:t>
            </w:r>
            <w:del w:id="22" w:author="Jiahu Hao" w:date="2023-06-14T16:44:00Z">
              <w:r w:rsidRPr="0047799C" w:rsidDel="0047799C">
                <w:rPr>
                  <w:rFonts w:eastAsia="仿宋"/>
                  <w:b/>
                  <w:bCs/>
                  <w:color w:val="0000FF"/>
                  <w:sz w:val="24"/>
                  <w:rPrChange w:id="23" w:author="Jiahu Hao" w:date="2023-06-14T16:44:00Z">
                    <w:rPr>
                      <w:rFonts w:eastAsia="仿宋"/>
                      <w:b/>
                      <w:bCs/>
                      <w:sz w:val="24"/>
                    </w:rPr>
                  </w:rPrChange>
                </w:rPr>
                <w:delText>(</w:delText>
              </w:r>
            </w:del>
            <w:ins w:id="24" w:author="Jiahu Hao" w:date="2023-06-14T16:44:00Z">
              <w:r w:rsidR="0047799C" w:rsidRPr="0047799C">
                <w:rPr>
                  <w:rFonts w:eastAsia="仿宋" w:hint="eastAsia"/>
                  <w:b/>
                  <w:bCs/>
                  <w:color w:val="0000FF"/>
                  <w:sz w:val="24"/>
                  <w:rPrChange w:id="25" w:author="Jiahu Hao" w:date="2023-06-14T16:44:00Z">
                    <w:rPr>
                      <w:rFonts w:eastAsia="仿宋" w:hint="eastAsia"/>
                      <w:b/>
                      <w:bCs/>
                      <w:sz w:val="24"/>
                    </w:rPr>
                  </w:rPrChange>
                </w:rPr>
                <w:t>（</w:t>
              </w:r>
            </w:ins>
            <w:r>
              <w:rPr>
                <w:rFonts w:eastAsia="仿宋"/>
                <w:b/>
                <w:bCs/>
                <w:sz w:val="24"/>
              </w:rPr>
              <w:t>医院、部门</w:t>
            </w:r>
            <w:del w:id="26" w:author="Jiahu Hao" w:date="2023-06-14T16:44:00Z">
              <w:r w:rsidDel="0047799C">
                <w:rPr>
                  <w:rFonts w:eastAsia="仿宋"/>
                  <w:b/>
                  <w:bCs/>
                  <w:sz w:val="24"/>
                </w:rPr>
                <w:delText>)</w:delText>
              </w:r>
            </w:del>
            <w:ins w:id="27" w:author="Jiahu Hao" w:date="2023-06-14T16:44:00Z">
              <w:r w:rsidR="0047799C" w:rsidRPr="0047799C">
                <w:rPr>
                  <w:rFonts w:eastAsia="仿宋" w:hint="eastAsia"/>
                  <w:b/>
                  <w:bCs/>
                  <w:color w:val="0000FF"/>
                  <w:sz w:val="24"/>
                </w:rPr>
                <w:t>）</w:t>
              </w:r>
            </w:ins>
          </w:p>
        </w:tc>
        <w:tc>
          <w:tcPr>
            <w:tcW w:w="1326" w:type="dxa"/>
            <w:noWrap/>
            <w:vAlign w:val="center"/>
            <w:tcPrChange w:id="28" w:author="Jiahu Hao" w:date="2023-06-14T16:48:00Z">
              <w:tcPr>
                <w:tcW w:w="1761" w:type="dxa"/>
                <w:noWrap/>
                <w:vAlign w:val="center"/>
              </w:tcPr>
            </w:tcPrChange>
          </w:tcPr>
          <w:p w:rsidR="0058309B" w:rsidRDefault="00A43C6B">
            <w:pPr>
              <w:jc w:val="center"/>
              <w:rPr>
                <w:rFonts w:eastAsia="仿宋"/>
                <w:b/>
                <w:bCs/>
                <w:sz w:val="24"/>
              </w:rPr>
            </w:pPr>
            <w:r>
              <w:rPr>
                <w:rFonts w:eastAsia="仿宋"/>
                <w:b/>
                <w:bCs/>
                <w:sz w:val="24"/>
              </w:rPr>
              <w:t>职称</w:t>
            </w:r>
          </w:p>
        </w:tc>
      </w:tr>
      <w:tr w:rsidR="0058309B" w:rsidTr="0047799C">
        <w:trPr>
          <w:trHeight w:val="604"/>
          <w:jc w:val="center"/>
          <w:trPrChange w:id="29" w:author="Jiahu Hao" w:date="2023-06-14T16:48:00Z">
            <w:trPr>
              <w:trHeight w:val="604"/>
            </w:trPr>
          </w:trPrChange>
        </w:trPr>
        <w:tc>
          <w:tcPr>
            <w:tcW w:w="2552" w:type="dxa"/>
            <w:noWrap/>
            <w:vAlign w:val="center"/>
            <w:tcPrChange w:id="30" w:author="Jiahu Hao" w:date="2023-06-14T16:48:00Z">
              <w:tcPr>
                <w:tcW w:w="2130" w:type="dxa"/>
                <w:noWrap/>
                <w:vAlign w:val="center"/>
              </w:tcPr>
            </w:tcPrChange>
          </w:tcPr>
          <w:p w:rsidR="0058309B" w:rsidRDefault="00A43C6B">
            <w:pPr>
              <w:ind w:firstLineChars="150" w:firstLine="420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组长</w:t>
            </w:r>
          </w:p>
        </w:tc>
        <w:tc>
          <w:tcPr>
            <w:tcW w:w="1985" w:type="dxa"/>
            <w:noWrap/>
            <w:tcPrChange w:id="31" w:author="Jiahu Hao" w:date="2023-06-14T16:48:00Z">
              <w:tcPr>
                <w:tcW w:w="2184" w:type="dxa"/>
                <w:noWrap/>
              </w:tcPr>
            </w:tcPrChange>
          </w:tcPr>
          <w:p w:rsidR="0058309B" w:rsidRDefault="0058309B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835" w:type="dxa"/>
            <w:noWrap/>
            <w:tcPrChange w:id="32" w:author="Jiahu Hao" w:date="2023-06-14T16:48:00Z">
              <w:tcPr>
                <w:tcW w:w="2447" w:type="dxa"/>
                <w:noWrap/>
              </w:tcPr>
            </w:tcPrChange>
          </w:tcPr>
          <w:p w:rsidR="0058309B" w:rsidRDefault="0058309B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326" w:type="dxa"/>
            <w:noWrap/>
            <w:tcPrChange w:id="33" w:author="Jiahu Hao" w:date="2023-06-14T16:48:00Z">
              <w:tcPr>
                <w:tcW w:w="1761" w:type="dxa"/>
                <w:noWrap/>
              </w:tcPr>
            </w:tcPrChange>
          </w:tcPr>
          <w:p w:rsidR="0058309B" w:rsidRDefault="0058309B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58309B" w:rsidTr="0047799C">
        <w:trPr>
          <w:trHeight w:val="634"/>
          <w:jc w:val="center"/>
          <w:trPrChange w:id="34" w:author="Jiahu Hao" w:date="2023-06-14T16:48:00Z">
            <w:trPr>
              <w:trHeight w:val="634"/>
            </w:trPr>
          </w:trPrChange>
        </w:trPr>
        <w:tc>
          <w:tcPr>
            <w:tcW w:w="2552" w:type="dxa"/>
            <w:noWrap/>
            <w:vAlign w:val="center"/>
            <w:tcPrChange w:id="35" w:author="Jiahu Hao" w:date="2023-06-14T16:48:00Z">
              <w:tcPr>
                <w:tcW w:w="2130" w:type="dxa"/>
                <w:noWrap/>
                <w:vAlign w:val="center"/>
              </w:tcPr>
            </w:tcPrChange>
          </w:tcPr>
          <w:p w:rsidR="0058309B" w:rsidRDefault="00A43C6B">
            <w:pPr>
              <w:ind w:firstLineChars="150" w:firstLine="420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组员</w:t>
            </w:r>
            <w:r>
              <w:rPr>
                <w:rFonts w:eastAsia="仿宋"/>
                <w:sz w:val="28"/>
                <w:szCs w:val="28"/>
              </w:rPr>
              <w:t>1</w:t>
            </w:r>
          </w:p>
        </w:tc>
        <w:tc>
          <w:tcPr>
            <w:tcW w:w="1985" w:type="dxa"/>
            <w:noWrap/>
            <w:tcPrChange w:id="36" w:author="Jiahu Hao" w:date="2023-06-14T16:48:00Z">
              <w:tcPr>
                <w:tcW w:w="2184" w:type="dxa"/>
                <w:noWrap/>
              </w:tcPr>
            </w:tcPrChange>
          </w:tcPr>
          <w:p w:rsidR="0058309B" w:rsidRDefault="0058309B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835" w:type="dxa"/>
            <w:noWrap/>
            <w:tcPrChange w:id="37" w:author="Jiahu Hao" w:date="2023-06-14T16:48:00Z">
              <w:tcPr>
                <w:tcW w:w="2447" w:type="dxa"/>
                <w:noWrap/>
              </w:tcPr>
            </w:tcPrChange>
          </w:tcPr>
          <w:p w:rsidR="0058309B" w:rsidRDefault="0058309B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326" w:type="dxa"/>
            <w:noWrap/>
            <w:tcPrChange w:id="38" w:author="Jiahu Hao" w:date="2023-06-14T16:48:00Z">
              <w:tcPr>
                <w:tcW w:w="1761" w:type="dxa"/>
                <w:noWrap/>
              </w:tcPr>
            </w:tcPrChange>
          </w:tcPr>
          <w:p w:rsidR="0058309B" w:rsidRDefault="0058309B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58309B" w:rsidTr="0047799C">
        <w:trPr>
          <w:trHeight w:val="724"/>
          <w:jc w:val="center"/>
          <w:trPrChange w:id="39" w:author="Jiahu Hao" w:date="2023-06-14T16:48:00Z">
            <w:trPr>
              <w:trHeight w:val="724"/>
            </w:trPr>
          </w:trPrChange>
        </w:trPr>
        <w:tc>
          <w:tcPr>
            <w:tcW w:w="2552" w:type="dxa"/>
            <w:noWrap/>
            <w:vAlign w:val="center"/>
            <w:tcPrChange w:id="40" w:author="Jiahu Hao" w:date="2023-06-14T16:48:00Z">
              <w:tcPr>
                <w:tcW w:w="2130" w:type="dxa"/>
                <w:noWrap/>
                <w:vAlign w:val="center"/>
              </w:tcPr>
            </w:tcPrChange>
          </w:tcPr>
          <w:p w:rsidR="0058309B" w:rsidRDefault="00A43C6B">
            <w:pPr>
              <w:ind w:firstLineChars="150" w:firstLine="420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组员</w:t>
            </w:r>
            <w:r>
              <w:rPr>
                <w:rFonts w:eastAsia="仿宋"/>
                <w:sz w:val="28"/>
                <w:szCs w:val="28"/>
              </w:rPr>
              <w:t>2</w:t>
            </w:r>
          </w:p>
        </w:tc>
        <w:tc>
          <w:tcPr>
            <w:tcW w:w="1985" w:type="dxa"/>
            <w:noWrap/>
            <w:tcPrChange w:id="41" w:author="Jiahu Hao" w:date="2023-06-14T16:48:00Z">
              <w:tcPr>
                <w:tcW w:w="2184" w:type="dxa"/>
                <w:noWrap/>
              </w:tcPr>
            </w:tcPrChange>
          </w:tcPr>
          <w:p w:rsidR="0058309B" w:rsidRDefault="0058309B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835" w:type="dxa"/>
            <w:noWrap/>
            <w:tcPrChange w:id="42" w:author="Jiahu Hao" w:date="2023-06-14T16:48:00Z">
              <w:tcPr>
                <w:tcW w:w="2447" w:type="dxa"/>
                <w:noWrap/>
              </w:tcPr>
            </w:tcPrChange>
          </w:tcPr>
          <w:p w:rsidR="0058309B" w:rsidRDefault="0058309B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326" w:type="dxa"/>
            <w:noWrap/>
            <w:tcPrChange w:id="43" w:author="Jiahu Hao" w:date="2023-06-14T16:48:00Z">
              <w:tcPr>
                <w:tcW w:w="1761" w:type="dxa"/>
                <w:noWrap/>
              </w:tcPr>
            </w:tcPrChange>
          </w:tcPr>
          <w:p w:rsidR="0058309B" w:rsidRDefault="0058309B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58309B" w:rsidTr="0047799C">
        <w:trPr>
          <w:trHeight w:val="754"/>
          <w:jc w:val="center"/>
          <w:trPrChange w:id="44" w:author="Jiahu Hao" w:date="2023-06-14T16:48:00Z">
            <w:trPr>
              <w:trHeight w:val="754"/>
            </w:trPr>
          </w:trPrChange>
        </w:trPr>
        <w:tc>
          <w:tcPr>
            <w:tcW w:w="2552" w:type="dxa"/>
            <w:noWrap/>
            <w:vAlign w:val="center"/>
            <w:tcPrChange w:id="45" w:author="Jiahu Hao" w:date="2023-06-14T16:48:00Z">
              <w:tcPr>
                <w:tcW w:w="2130" w:type="dxa"/>
                <w:noWrap/>
                <w:vAlign w:val="center"/>
              </w:tcPr>
            </w:tcPrChange>
          </w:tcPr>
          <w:p w:rsidR="0058309B" w:rsidRDefault="00A43C6B">
            <w:pPr>
              <w:ind w:firstLineChars="150" w:firstLine="420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组员</w:t>
            </w:r>
            <w:r>
              <w:rPr>
                <w:rFonts w:eastAsia="仿宋"/>
                <w:sz w:val="28"/>
                <w:szCs w:val="28"/>
              </w:rPr>
              <w:t>3</w:t>
            </w:r>
          </w:p>
        </w:tc>
        <w:tc>
          <w:tcPr>
            <w:tcW w:w="1985" w:type="dxa"/>
            <w:noWrap/>
            <w:tcPrChange w:id="46" w:author="Jiahu Hao" w:date="2023-06-14T16:48:00Z">
              <w:tcPr>
                <w:tcW w:w="2184" w:type="dxa"/>
                <w:noWrap/>
              </w:tcPr>
            </w:tcPrChange>
          </w:tcPr>
          <w:p w:rsidR="0058309B" w:rsidRDefault="0058309B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835" w:type="dxa"/>
            <w:noWrap/>
            <w:tcPrChange w:id="47" w:author="Jiahu Hao" w:date="2023-06-14T16:48:00Z">
              <w:tcPr>
                <w:tcW w:w="2447" w:type="dxa"/>
                <w:noWrap/>
              </w:tcPr>
            </w:tcPrChange>
          </w:tcPr>
          <w:p w:rsidR="0058309B" w:rsidRDefault="0058309B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326" w:type="dxa"/>
            <w:noWrap/>
            <w:tcPrChange w:id="48" w:author="Jiahu Hao" w:date="2023-06-14T16:48:00Z">
              <w:tcPr>
                <w:tcW w:w="1761" w:type="dxa"/>
                <w:noWrap/>
              </w:tcPr>
            </w:tcPrChange>
          </w:tcPr>
          <w:p w:rsidR="0058309B" w:rsidRDefault="0058309B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58309B" w:rsidTr="0047799C">
        <w:trPr>
          <w:trHeight w:val="724"/>
          <w:jc w:val="center"/>
          <w:trPrChange w:id="49" w:author="Jiahu Hao" w:date="2023-06-14T16:48:00Z">
            <w:trPr>
              <w:trHeight w:val="724"/>
            </w:trPr>
          </w:trPrChange>
        </w:trPr>
        <w:tc>
          <w:tcPr>
            <w:tcW w:w="2552" w:type="dxa"/>
            <w:noWrap/>
            <w:vAlign w:val="center"/>
            <w:tcPrChange w:id="50" w:author="Jiahu Hao" w:date="2023-06-14T16:48:00Z">
              <w:tcPr>
                <w:tcW w:w="2130" w:type="dxa"/>
                <w:noWrap/>
                <w:vAlign w:val="center"/>
              </w:tcPr>
            </w:tcPrChange>
          </w:tcPr>
          <w:p w:rsidR="0058309B" w:rsidRDefault="00A43C6B">
            <w:pPr>
              <w:ind w:firstLineChars="150" w:firstLine="420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组员</w:t>
            </w:r>
            <w:r>
              <w:rPr>
                <w:rFonts w:eastAsia="仿宋"/>
                <w:sz w:val="28"/>
                <w:szCs w:val="28"/>
              </w:rPr>
              <w:t>4</w:t>
            </w:r>
          </w:p>
        </w:tc>
        <w:tc>
          <w:tcPr>
            <w:tcW w:w="1985" w:type="dxa"/>
            <w:noWrap/>
            <w:tcPrChange w:id="51" w:author="Jiahu Hao" w:date="2023-06-14T16:48:00Z">
              <w:tcPr>
                <w:tcW w:w="2184" w:type="dxa"/>
                <w:noWrap/>
              </w:tcPr>
            </w:tcPrChange>
          </w:tcPr>
          <w:p w:rsidR="0058309B" w:rsidRDefault="0058309B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835" w:type="dxa"/>
            <w:noWrap/>
            <w:tcPrChange w:id="52" w:author="Jiahu Hao" w:date="2023-06-14T16:48:00Z">
              <w:tcPr>
                <w:tcW w:w="2447" w:type="dxa"/>
                <w:noWrap/>
              </w:tcPr>
            </w:tcPrChange>
          </w:tcPr>
          <w:p w:rsidR="0058309B" w:rsidRDefault="0058309B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326" w:type="dxa"/>
            <w:noWrap/>
            <w:tcPrChange w:id="53" w:author="Jiahu Hao" w:date="2023-06-14T16:48:00Z">
              <w:tcPr>
                <w:tcW w:w="1761" w:type="dxa"/>
                <w:noWrap/>
              </w:tcPr>
            </w:tcPrChange>
          </w:tcPr>
          <w:p w:rsidR="0058309B" w:rsidRDefault="0058309B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58309B" w:rsidTr="0047799C">
        <w:trPr>
          <w:trHeight w:val="3389"/>
          <w:jc w:val="center"/>
          <w:trPrChange w:id="54" w:author="Jiahu Hao" w:date="2023-06-14T16:48:00Z">
            <w:trPr>
              <w:trHeight w:val="3389"/>
            </w:trPr>
          </w:trPrChange>
        </w:trPr>
        <w:tc>
          <w:tcPr>
            <w:tcW w:w="2552" w:type="dxa"/>
            <w:noWrap/>
            <w:vAlign w:val="center"/>
            <w:tcPrChange w:id="55" w:author="Jiahu Hao" w:date="2023-06-14T16:48:00Z">
              <w:tcPr>
                <w:tcW w:w="2130" w:type="dxa"/>
                <w:noWrap/>
                <w:vAlign w:val="center"/>
              </w:tcPr>
            </w:tcPrChange>
          </w:tcPr>
          <w:p w:rsidR="0058309B" w:rsidRDefault="00A43C6B">
            <w:pPr>
              <w:jc w:val="center"/>
              <w:rPr>
                <w:rFonts w:eastAsia="仿宋"/>
                <w:b/>
                <w:bCs/>
                <w:sz w:val="28"/>
                <w:szCs w:val="28"/>
              </w:rPr>
            </w:pPr>
            <w:r>
              <w:rPr>
                <w:rFonts w:eastAsia="仿宋"/>
                <w:b/>
                <w:bCs/>
                <w:sz w:val="28"/>
                <w:szCs w:val="28"/>
              </w:rPr>
              <w:t>组长所在教研室</w:t>
            </w:r>
          </w:p>
        </w:tc>
        <w:tc>
          <w:tcPr>
            <w:tcW w:w="6146" w:type="dxa"/>
            <w:gridSpan w:val="3"/>
            <w:noWrap/>
            <w:tcPrChange w:id="56" w:author="Jiahu Hao" w:date="2023-06-14T16:48:00Z">
              <w:tcPr>
                <w:tcW w:w="6392" w:type="dxa"/>
                <w:gridSpan w:val="3"/>
                <w:noWrap/>
              </w:tcPr>
            </w:tcPrChange>
          </w:tcPr>
          <w:p w:rsidR="0058309B" w:rsidRDefault="00A43C6B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意见：</w:t>
            </w:r>
          </w:p>
          <w:p w:rsidR="0058309B" w:rsidRDefault="0058309B">
            <w:pPr>
              <w:rPr>
                <w:rFonts w:eastAsia="仿宋"/>
                <w:sz w:val="24"/>
              </w:rPr>
            </w:pPr>
          </w:p>
          <w:p w:rsidR="0058309B" w:rsidRDefault="00A43C6B">
            <w:pPr>
              <w:ind w:firstLineChars="200" w:firstLine="480"/>
              <w:rPr>
                <w:rFonts w:eastAsia="仿宋"/>
                <w:sz w:val="24"/>
              </w:rPr>
              <w:pPrChange w:id="57" w:author="Jiahu Hao" w:date="2023-06-14T16:44:00Z">
                <w:pPr/>
              </w:pPrChange>
            </w:pPr>
            <w:r>
              <w:rPr>
                <w:rFonts w:eastAsia="仿宋" w:hint="eastAsia"/>
                <w:sz w:val="24"/>
              </w:rPr>
              <w:t>同意以上同志共同负责本表“课程名称”项课程的教材编写、审核、选用等工作。</w:t>
            </w:r>
          </w:p>
          <w:p w:rsidR="0058309B" w:rsidRDefault="0058309B">
            <w:pPr>
              <w:rPr>
                <w:rFonts w:eastAsia="仿宋"/>
                <w:sz w:val="24"/>
              </w:rPr>
            </w:pPr>
          </w:p>
          <w:p w:rsidR="0058309B" w:rsidRDefault="0058309B">
            <w:pPr>
              <w:rPr>
                <w:rFonts w:eastAsia="仿宋"/>
                <w:sz w:val="24"/>
              </w:rPr>
            </w:pPr>
          </w:p>
          <w:p w:rsidR="0058309B" w:rsidRDefault="00A43C6B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负责人亲笔签名（盖教研室公章）：</w:t>
            </w:r>
            <w:r>
              <w:rPr>
                <w:rFonts w:eastAsia="仿宋"/>
                <w:sz w:val="24"/>
              </w:rPr>
              <w:t xml:space="preserve">         </w:t>
            </w:r>
          </w:p>
          <w:p w:rsidR="0058309B" w:rsidRDefault="0058309B">
            <w:pPr>
              <w:jc w:val="right"/>
              <w:rPr>
                <w:rFonts w:eastAsia="仿宋"/>
                <w:sz w:val="24"/>
              </w:rPr>
            </w:pPr>
          </w:p>
          <w:p w:rsidR="0058309B" w:rsidRDefault="00A43C6B">
            <w:pPr>
              <w:jc w:val="righ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年</w:t>
            </w:r>
            <w:r>
              <w:rPr>
                <w:rFonts w:eastAsia="仿宋"/>
                <w:sz w:val="24"/>
              </w:rPr>
              <w:t xml:space="preserve">    </w:t>
            </w:r>
            <w:r>
              <w:rPr>
                <w:rFonts w:eastAsia="仿宋"/>
                <w:sz w:val="24"/>
              </w:rPr>
              <w:t>月</w:t>
            </w:r>
            <w:r>
              <w:rPr>
                <w:rFonts w:eastAsia="仿宋"/>
                <w:sz w:val="24"/>
              </w:rPr>
              <w:t xml:space="preserve">    </w:t>
            </w:r>
            <w:r>
              <w:rPr>
                <w:rFonts w:eastAsia="仿宋"/>
                <w:sz w:val="24"/>
              </w:rPr>
              <w:t>日</w:t>
            </w:r>
          </w:p>
        </w:tc>
      </w:tr>
      <w:tr w:rsidR="0058309B" w:rsidTr="0047799C">
        <w:trPr>
          <w:trHeight w:val="3408"/>
          <w:jc w:val="center"/>
          <w:trPrChange w:id="58" w:author="Jiahu Hao" w:date="2023-06-14T16:48:00Z">
            <w:trPr>
              <w:trHeight w:val="3408"/>
            </w:trPr>
          </w:trPrChange>
        </w:trPr>
        <w:tc>
          <w:tcPr>
            <w:tcW w:w="2552" w:type="dxa"/>
            <w:noWrap/>
            <w:vAlign w:val="center"/>
            <w:tcPrChange w:id="59" w:author="Jiahu Hao" w:date="2023-06-14T16:48:00Z">
              <w:tcPr>
                <w:tcW w:w="2130" w:type="dxa"/>
                <w:noWrap/>
                <w:vAlign w:val="center"/>
              </w:tcPr>
            </w:tcPrChange>
          </w:tcPr>
          <w:p w:rsidR="0058309B" w:rsidRDefault="00A43C6B">
            <w:pPr>
              <w:rPr>
                <w:rFonts w:eastAsia="仿宋"/>
                <w:b/>
                <w:bCs/>
                <w:sz w:val="28"/>
                <w:szCs w:val="28"/>
              </w:rPr>
              <w:pPrChange w:id="60" w:author="Jiahu Hao" w:date="2023-06-14T16:48:00Z">
                <w:pPr>
                  <w:jc w:val="center"/>
                </w:pPr>
              </w:pPrChange>
            </w:pPr>
            <w:r>
              <w:rPr>
                <w:rFonts w:eastAsia="仿宋"/>
                <w:b/>
                <w:bCs/>
                <w:sz w:val="28"/>
                <w:szCs w:val="28"/>
              </w:rPr>
              <w:t>组长所在学院</w:t>
            </w:r>
            <w:r>
              <w:rPr>
                <w:rFonts w:eastAsia="仿宋" w:hint="eastAsia"/>
                <w:b/>
                <w:bCs/>
                <w:sz w:val="28"/>
                <w:szCs w:val="28"/>
              </w:rPr>
              <w:t>教材建设工作组</w:t>
            </w:r>
            <w:r>
              <w:rPr>
                <w:rFonts w:eastAsia="仿宋"/>
                <w:b/>
                <w:bCs/>
                <w:sz w:val="28"/>
                <w:szCs w:val="28"/>
              </w:rPr>
              <w:t>审核</w:t>
            </w:r>
          </w:p>
        </w:tc>
        <w:tc>
          <w:tcPr>
            <w:tcW w:w="6146" w:type="dxa"/>
            <w:gridSpan w:val="3"/>
            <w:noWrap/>
            <w:tcPrChange w:id="61" w:author="Jiahu Hao" w:date="2023-06-14T16:48:00Z">
              <w:tcPr>
                <w:tcW w:w="6392" w:type="dxa"/>
                <w:gridSpan w:val="3"/>
                <w:noWrap/>
              </w:tcPr>
            </w:tcPrChange>
          </w:tcPr>
          <w:p w:rsidR="0058309B" w:rsidRDefault="00A43C6B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意见：</w:t>
            </w:r>
          </w:p>
          <w:p w:rsidR="0058309B" w:rsidRDefault="0058309B">
            <w:pPr>
              <w:rPr>
                <w:rFonts w:eastAsia="仿宋"/>
                <w:sz w:val="24"/>
              </w:rPr>
            </w:pPr>
          </w:p>
          <w:p w:rsidR="0058309B" w:rsidRDefault="00A43C6B">
            <w:pPr>
              <w:ind w:firstLineChars="200" w:firstLine="480"/>
              <w:rPr>
                <w:rFonts w:eastAsia="仿宋"/>
                <w:sz w:val="24"/>
              </w:rPr>
              <w:pPrChange w:id="62" w:author="Jiahu Hao" w:date="2023-06-14T16:45:00Z">
                <w:pPr/>
              </w:pPrChange>
            </w:pPr>
            <w:r>
              <w:rPr>
                <w:rFonts w:eastAsia="仿宋" w:hint="eastAsia"/>
                <w:sz w:val="24"/>
              </w:rPr>
              <w:t>同意以上同志共同负责本表“课程名称”项课程的教材编写、审核、选用等工作。</w:t>
            </w:r>
          </w:p>
          <w:p w:rsidR="0058309B" w:rsidRDefault="0058309B">
            <w:pPr>
              <w:rPr>
                <w:rFonts w:eastAsia="仿宋"/>
                <w:sz w:val="24"/>
              </w:rPr>
            </w:pPr>
          </w:p>
          <w:p w:rsidR="0058309B" w:rsidRDefault="0058309B">
            <w:pPr>
              <w:rPr>
                <w:rFonts w:eastAsia="仿宋"/>
                <w:sz w:val="24"/>
              </w:rPr>
            </w:pPr>
          </w:p>
          <w:p w:rsidR="0058309B" w:rsidRDefault="00A43C6B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党委负责人亲笔签名（盖学院党委公章）：</w:t>
            </w:r>
            <w:r>
              <w:rPr>
                <w:rFonts w:eastAsia="仿宋"/>
                <w:sz w:val="24"/>
              </w:rPr>
              <w:t xml:space="preserve">            </w:t>
            </w:r>
          </w:p>
          <w:p w:rsidR="0058309B" w:rsidRDefault="0058309B">
            <w:pPr>
              <w:jc w:val="right"/>
              <w:rPr>
                <w:rFonts w:eastAsia="仿宋"/>
                <w:sz w:val="24"/>
              </w:rPr>
            </w:pPr>
          </w:p>
          <w:p w:rsidR="0058309B" w:rsidRDefault="0058309B">
            <w:pPr>
              <w:jc w:val="right"/>
              <w:rPr>
                <w:rFonts w:eastAsia="仿宋"/>
                <w:sz w:val="24"/>
              </w:rPr>
            </w:pPr>
          </w:p>
          <w:p w:rsidR="0058309B" w:rsidRDefault="00A43C6B">
            <w:pPr>
              <w:jc w:val="righ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年</w:t>
            </w:r>
            <w:r>
              <w:rPr>
                <w:rFonts w:eastAsia="仿宋"/>
                <w:sz w:val="24"/>
              </w:rPr>
              <w:t xml:space="preserve">    </w:t>
            </w:r>
            <w:r>
              <w:rPr>
                <w:rFonts w:eastAsia="仿宋"/>
                <w:sz w:val="24"/>
              </w:rPr>
              <w:t>月</w:t>
            </w:r>
            <w:r>
              <w:rPr>
                <w:rFonts w:eastAsia="仿宋"/>
                <w:sz w:val="24"/>
              </w:rPr>
              <w:t xml:space="preserve">    </w:t>
            </w:r>
            <w:r>
              <w:rPr>
                <w:rFonts w:eastAsia="仿宋"/>
                <w:sz w:val="24"/>
              </w:rPr>
              <w:t>日</w:t>
            </w:r>
          </w:p>
          <w:p w:rsidR="0058309B" w:rsidRDefault="0058309B">
            <w:pPr>
              <w:rPr>
                <w:rFonts w:eastAsia="仿宋"/>
                <w:sz w:val="24"/>
              </w:rPr>
            </w:pPr>
          </w:p>
        </w:tc>
      </w:tr>
    </w:tbl>
    <w:p w:rsidR="0058309B" w:rsidRDefault="00A43C6B">
      <w:pPr>
        <w:ind w:left="780" w:hangingChars="325" w:hanging="780"/>
        <w:jc w:val="left"/>
        <w:rPr>
          <w:rFonts w:eastAsia="仿宋"/>
          <w:sz w:val="24"/>
        </w:rPr>
        <w:pPrChange w:id="63" w:author="Jiahu Hao" w:date="2023-06-14T16:46:00Z">
          <w:pPr>
            <w:ind w:left="480" w:hangingChars="200" w:hanging="480"/>
            <w:jc w:val="left"/>
          </w:pPr>
        </w:pPrChange>
      </w:pPr>
      <w:r>
        <w:rPr>
          <w:rFonts w:eastAsia="仿宋"/>
          <w:sz w:val="24"/>
        </w:rPr>
        <w:t>注：</w:t>
      </w:r>
      <w:ins w:id="64" w:author="Jiahu Hao" w:date="2023-06-14T16:45:00Z">
        <w:r w:rsidR="0047799C" w:rsidRPr="0047799C">
          <w:rPr>
            <w:rFonts w:eastAsia="仿宋"/>
            <w:b/>
            <w:color w:val="0000FF"/>
            <w:sz w:val="24"/>
            <w:rPrChange w:id="65" w:author="Jiahu Hao" w:date="2023-06-14T16:46:00Z">
              <w:rPr>
                <w:rFonts w:eastAsia="仿宋"/>
                <w:sz w:val="24"/>
              </w:rPr>
            </w:rPrChange>
          </w:rPr>
          <w:t xml:space="preserve">1. </w:t>
        </w:r>
      </w:ins>
      <w:r>
        <w:rPr>
          <w:rFonts w:eastAsia="仿宋"/>
          <w:sz w:val="24"/>
        </w:rPr>
        <w:t>本表一式</w:t>
      </w:r>
      <w:r>
        <w:rPr>
          <w:rFonts w:eastAsia="仿宋" w:hint="eastAsia"/>
          <w:sz w:val="24"/>
        </w:rPr>
        <w:t>3</w:t>
      </w:r>
      <w:r>
        <w:rPr>
          <w:rFonts w:eastAsia="仿宋"/>
          <w:sz w:val="24"/>
        </w:rPr>
        <w:t>份，在</w:t>
      </w:r>
      <w:r>
        <w:rPr>
          <w:rFonts w:eastAsia="仿宋"/>
          <w:b/>
          <w:bCs/>
          <w:sz w:val="24"/>
        </w:rPr>
        <w:t>组长所在学院（医院、部门）</w:t>
      </w:r>
      <w:r>
        <w:rPr>
          <w:rFonts w:eastAsia="仿宋" w:hint="eastAsia"/>
          <w:b/>
          <w:bCs/>
          <w:sz w:val="24"/>
        </w:rPr>
        <w:t>审核</w:t>
      </w:r>
      <w:r>
        <w:rPr>
          <w:rFonts w:eastAsia="仿宋" w:hint="eastAsia"/>
          <w:sz w:val="24"/>
        </w:rPr>
        <w:t>后由组长、组长所在教研室、学院各留存</w:t>
      </w:r>
      <w:r>
        <w:rPr>
          <w:rFonts w:eastAsia="仿宋" w:hint="eastAsia"/>
          <w:sz w:val="24"/>
        </w:rPr>
        <w:t>1</w:t>
      </w:r>
      <w:r>
        <w:rPr>
          <w:rFonts w:eastAsia="仿宋" w:hint="eastAsia"/>
          <w:sz w:val="24"/>
        </w:rPr>
        <w:t>份，</w:t>
      </w:r>
      <w:r>
        <w:rPr>
          <w:rFonts w:eastAsia="仿宋"/>
          <w:sz w:val="24"/>
        </w:rPr>
        <w:t>本表存入</w:t>
      </w:r>
      <w:r>
        <w:rPr>
          <w:rFonts w:eastAsia="仿宋" w:hint="eastAsia"/>
          <w:sz w:val="24"/>
        </w:rPr>
        <w:t>组长所在</w:t>
      </w:r>
      <w:r>
        <w:rPr>
          <w:rFonts w:eastAsia="仿宋"/>
          <w:sz w:val="24"/>
        </w:rPr>
        <w:t>学院教材工作档案。</w:t>
      </w:r>
    </w:p>
    <w:p w:rsidR="0058309B" w:rsidRDefault="0047799C">
      <w:pPr>
        <w:ind w:firstLineChars="200" w:firstLine="482"/>
        <w:jc w:val="left"/>
        <w:rPr>
          <w:b/>
          <w:bCs/>
        </w:rPr>
        <w:pPrChange w:id="66" w:author="Jiahu Hao" w:date="2023-06-14T16:46:00Z">
          <w:pPr>
            <w:ind w:left="482" w:hangingChars="200" w:hanging="482"/>
            <w:jc w:val="left"/>
          </w:pPr>
        </w:pPrChange>
      </w:pPr>
      <w:ins w:id="67" w:author="Jiahu Hao" w:date="2023-06-14T16:46:00Z">
        <w:r w:rsidRPr="0047799C">
          <w:rPr>
            <w:rFonts w:eastAsia="仿宋"/>
            <w:b/>
            <w:bCs/>
            <w:color w:val="0000FF"/>
            <w:sz w:val="24"/>
            <w:rPrChange w:id="68" w:author="Jiahu Hao" w:date="2023-06-14T16:46:00Z">
              <w:rPr>
                <w:rFonts w:eastAsia="仿宋"/>
                <w:b/>
                <w:bCs/>
                <w:sz w:val="24"/>
              </w:rPr>
            </w:rPrChange>
          </w:rPr>
          <w:t xml:space="preserve">2. </w:t>
        </w:r>
      </w:ins>
      <w:r w:rsidR="00A43C6B">
        <w:rPr>
          <w:rFonts w:eastAsia="仿宋" w:hint="eastAsia"/>
          <w:b/>
          <w:bCs/>
          <w:sz w:val="24"/>
        </w:rPr>
        <w:t>新选用教材时需将本表</w:t>
      </w:r>
      <w:r w:rsidR="00A43C6B">
        <w:rPr>
          <w:rFonts w:eastAsia="仿宋" w:hint="eastAsia"/>
          <w:b/>
          <w:bCs/>
          <w:sz w:val="24"/>
        </w:rPr>
        <w:t>+</w:t>
      </w:r>
      <w:r w:rsidR="00A43C6B">
        <w:rPr>
          <w:rFonts w:eastAsia="仿宋" w:hint="eastAsia"/>
          <w:b/>
          <w:bCs/>
          <w:sz w:val="24"/>
        </w:rPr>
        <w:t>教材编委信息页拍照通过教务系统上传提交。</w:t>
      </w:r>
    </w:p>
    <w:sectPr w:rsidR="0058309B" w:rsidSect="0058309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C6B" w:rsidRPr="002E088D" w:rsidRDefault="00F55C6B" w:rsidP="00AD321C">
      <w:r>
        <w:separator/>
      </w:r>
    </w:p>
  </w:endnote>
  <w:endnote w:type="continuationSeparator" w:id="0">
    <w:p w:rsidR="00F55C6B" w:rsidRPr="002E088D" w:rsidRDefault="00F55C6B" w:rsidP="00AD3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C6B" w:rsidRPr="002E088D" w:rsidRDefault="00F55C6B" w:rsidP="00AD321C">
      <w:r>
        <w:separator/>
      </w:r>
    </w:p>
  </w:footnote>
  <w:footnote w:type="continuationSeparator" w:id="0">
    <w:p w:rsidR="00F55C6B" w:rsidRPr="002E088D" w:rsidRDefault="00F55C6B" w:rsidP="00AD32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U4NWJlMTc0NzFmOTAyZDgwNWFlZmJmODFlNTRlNWQifQ=="/>
  </w:docVars>
  <w:rsids>
    <w:rsidRoot w:val="032058CF"/>
    <w:rsid w:val="0047799C"/>
    <w:rsid w:val="0058309B"/>
    <w:rsid w:val="008B081F"/>
    <w:rsid w:val="00A43C6B"/>
    <w:rsid w:val="00AD321C"/>
    <w:rsid w:val="00F55C6B"/>
    <w:rsid w:val="032058CF"/>
    <w:rsid w:val="0D8677BC"/>
    <w:rsid w:val="125A22E4"/>
    <w:rsid w:val="283C0839"/>
    <w:rsid w:val="33B94B52"/>
    <w:rsid w:val="35A54C48"/>
    <w:rsid w:val="36504954"/>
    <w:rsid w:val="448A3E08"/>
    <w:rsid w:val="48A13CE5"/>
    <w:rsid w:val="62F37D02"/>
    <w:rsid w:val="78FC56ED"/>
    <w:rsid w:val="7E616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DD91AC6-5E32-4963-BB4E-59AEB3A20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09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32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D321C"/>
    <w:rPr>
      <w:kern w:val="2"/>
      <w:sz w:val="18"/>
      <w:szCs w:val="18"/>
    </w:rPr>
  </w:style>
  <w:style w:type="paragraph" w:styleId="a5">
    <w:name w:val="footer"/>
    <w:basedOn w:val="a"/>
    <w:link w:val="a6"/>
    <w:rsid w:val="00AD32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D321C"/>
    <w:rPr>
      <w:kern w:val="2"/>
      <w:sz w:val="18"/>
      <w:szCs w:val="18"/>
    </w:rPr>
  </w:style>
  <w:style w:type="paragraph" w:styleId="a7">
    <w:name w:val="Balloon Text"/>
    <w:basedOn w:val="a"/>
    <w:link w:val="a8"/>
    <w:semiHidden/>
    <w:unhideWhenUsed/>
    <w:rsid w:val="008B081F"/>
    <w:rPr>
      <w:sz w:val="18"/>
      <w:szCs w:val="18"/>
    </w:rPr>
  </w:style>
  <w:style w:type="character" w:customStyle="1" w:styleId="a8">
    <w:name w:val="批注框文本 字符"/>
    <w:basedOn w:val="a0"/>
    <w:link w:val="a7"/>
    <w:semiHidden/>
    <w:rsid w:val="008B081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dcterms:created xsi:type="dcterms:W3CDTF">2023-06-15T02:55:00Z</dcterms:created>
  <dcterms:modified xsi:type="dcterms:W3CDTF">2023-06-15T02:55:00Z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16492603AD0B4760A58BA1E675A209AA</vt:lpwstr>
  </property>
</Properties>
</file>